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jc w:val="start"/>
        <w:rPr/>
      </w:pPr>
      <w:r>
        <w:rPr/>
        <w:t xml:space="preserve">Text and </w:t>
      </w:r>
      <w:moveFrom w:id="0" w:author="Unknown Author" w:date="2025-02-28T16:59:21Z">
        <w:r>
          <w:rPr/>
          <w:t>text</w:t>
        </w:r>
      </w:moveFrom>
      <w:moveTo w:id="1" w:author="Unknown Author" w:date="2025-02-28T16:59:21Z">
        <w:r>
          <w:rPr/>
          <w:t>text</w:t>
        </w:r>
      </w:moveTo>
    </w:p>
    <w:sectPr>
      <w:type w:val="nextPage"/>
      <w:pgSz w:w="12240" w:h="15840"/>
      <w:pgMar w:left="1134" w:right="1134" w:gutter="0" w:header="0" w:top="1134" w:footer="0" w:bottom="1134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1" w:characterSet="utf-8"/>
    <w:family w:val="roman"/>
    <w:pitch w:val="variable"/>
  </w:font>
  <w:font w:name="Liberation Sans">
    <w:altName w:val="Arial"/>
    <w:charset w:val="01" w:characterSet="utf-8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trackRevisions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Noto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oto Serif CJK SC" w:cs="Noto Sans"/>
      <w:color w:val="auto"/>
      <w:kern w:val="2"/>
      <w:sz w:val="24"/>
      <w:szCs w:val="24"/>
      <w:lang w:val="en-US" w:eastAsia="zh-CN" w:bidi="hi-IN"/>
    </w:rPr>
  </w:style>
  <w:style w:type="character" w:styleId="LineNumber">
    <w:name w:val="Line Number"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Noto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5</TotalTime>
  <Application>Collabora_OfficeDev/24.04.13.1$Linux_X86_64 LibreOffice_project/047188ccb3c795d7fb94c2f4b110e85c19cba199</Application>
  <AppVersion>15.0000</AppVersion>
  <Pages>1</Pages>
  <Words>3</Words>
  <Characters>11</Characters>
  <CharactersWithSpaces>13</CharactersWithSpaces>
  <Paragraphs>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2025-02-28T16:55:28Z</dcterms:created>
  <dc:creator/>
  <dc:description/>
  <dc:language>en-US</dc:language>
  <cp:lastModifiedBy/>
  <dcterms:modified xsi:type="dcterms:W3CDTF">2025-02-28T17:01:19Z</dcterms:modified>
  <cp:revision>1</cp:revision>
  <dc:subject/>
  <dc:title/>
</cp:coreProperties>
</file>